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F42BDE" w:rsidRPr="00AD3C21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BDE" w:rsidRDefault="00F42BDE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BDE" w:rsidRPr="00AD3C21" w:rsidRDefault="00F42BDE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42BDE">
              <w:rPr>
                <w:b/>
                <w:sz w:val="26"/>
                <w:szCs w:val="26"/>
                <w:lang w:val="en-US"/>
              </w:rPr>
              <w:t>203A76</w:t>
            </w:r>
          </w:p>
        </w:tc>
      </w:tr>
      <w:tr w:rsidR="00F42BDE" w:rsidTr="00FD0FE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BDE" w:rsidRDefault="00F42BDE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BDE" w:rsidRPr="00C44B8B" w:rsidRDefault="00F42BDE" w:rsidP="00FD0F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F42BDE">
              <w:rPr>
                <w:b/>
                <w:sz w:val="26"/>
                <w:szCs w:val="26"/>
                <w:u w:val="single"/>
                <w:lang w:val="en-US"/>
              </w:rPr>
              <w:t>2115102</w:t>
            </w:r>
            <w:r w:rsidRPr="00C44B8B">
              <w:rPr>
                <w:b/>
                <w:sz w:val="26"/>
                <w:szCs w:val="26"/>
                <w:u w:val="single"/>
                <w:lang w:val="en-US"/>
              </w:rPr>
              <w:t xml:space="preserve">             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A3305D" w:rsidRPr="00F42BDE">
        <w:rPr>
          <w:b/>
          <w:sz w:val="26"/>
          <w:szCs w:val="26"/>
        </w:rPr>
        <w:t xml:space="preserve">Сталь круглая </w:t>
      </w:r>
      <w:r w:rsidR="00A3305D">
        <w:rPr>
          <w:b/>
          <w:sz w:val="26"/>
          <w:szCs w:val="26"/>
          <w:lang w:val="en-US"/>
        </w:rPr>
        <w:t>d</w:t>
      </w:r>
      <w:r w:rsidR="00A3305D" w:rsidRPr="00F42BDE">
        <w:rPr>
          <w:b/>
          <w:sz w:val="26"/>
          <w:szCs w:val="26"/>
        </w:rPr>
        <w:t xml:space="preserve">12мм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A3305D">
        <w:rPr>
          <w:sz w:val="24"/>
          <w:szCs w:val="24"/>
        </w:rPr>
        <w:t>ГОСТ 2590-88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A3305D" w:rsidRPr="00F42BDE">
        <w:rPr>
          <w:b/>
          <w:sz w:val="24"/>
          <w:szCs w:val="24"/>
          <w:u w:val="single"/>
        </w:rPr>
        <w:t xml:space="preserve"> ГОСТ 2590-88 «Прокат стальной горячекатаный круглый. </w:t>
      </w:r>
      <w:proofErr w:type="spellStart"/>
      <w:r w:rsidR="00A3305D">
        <w:rPr>
          <w:b/>
          <w:sz w:val="24"/>
          <w:szCs w:val="24"/>
          <w:u w:val="single"/>
          <w:lang w:val="en-US"/>
        </w:rPr>
        <w:t>Сортамент</w:t>
      </w:r>
      <w:proofErr w:type="spellEnd"/>
      <w:r w:rsidR="00A3305D">
        <w:rPr>
          <w:b/>
          <w:sz w:val="24"/>
          <w:szCs w:val="24"/>
          <w:u w:val="single"/>
          <w:lang w:val="en-US"/>
        </w:rPr>
        <w:t>»</w:t>
      </w:r>
      <w:r w:rsidR="00E36A51" w:rsidRPr="00CB6078">
        <w:rPr>
          <w:b/>
          <w:sz w:val="24"/>
          <w:szCs w:val="24"/>
          <w:u w:val="single"/>
          <w:lang w:val="en-US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D4C" w:rsidRDefault="00D87D4C">
      <w:r>
        <w:separator/>
      </w:r>
    </w:p>
  </w:endnote>
  <w:endnote w:type="continuationSeparator" w:id="0">
    <w:p w:rsidR="00D87D4C" w:rsidRDefault="00D87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D4C" w:rsidRDefault="00D87D4C">
      <w:r>
        <w:separator/>
      </w:r>
    </w:p>
  </w:footnote>
  <w:footnote w:type="continuationSeparator" w:id="0">
    <w:p w:rsidR="00D87D4C" w:rsidRDefault="00D87D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9223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23CF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05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87D4C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BDE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54815-87E4-4A1E-AB47-ABA553D5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2014-04-16T09:20:00Z</dcterms:created>
  <dcterms:modified xsi:type="dcterms:W3CDTF">2014-09-12T10:59:00Z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